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BA1" w:rsidRDefault="00DD7BA1" w:rsidP="00DD7BA1">
      <w:pPr>
        <w:spacing w:line="360" w:lineRule="atLeast"/>
        <w:ind w:left="6408"/>
        <w:jc w:val="both"/>
        <w:textAlignment w:val="center"/>
        <w:rPr>
          <w:b/>
          <w:bCs/>
          <w:color w:val="000000"/>
          <w:lang w:eastAsia="lt-LT"/>
        </w:rPr>
      </w:pPr>
      <w:r>
        <w:rPr>
          <w:b/>
          <w:bCs/>
          <w:color w:val="000000"/>
          <w:lang w:eastAsia="lt-LT"/>
        </w:rPr>
        <w:t>Projekto</w:t>
      </w:r>
    </w:p>
    <w:p w:rsidR="00DD7BA1" w:rsidRDefault="00DD7BA1" w:rsidP="00DD7BA1">
      <w:pPr>
        <w:spacing w:line="360" w:lineRule="atLeast"/>
        <w:ind w:left="6408"/>
        <w:jc w:val="both"/>
        <w:textAlignment w:val="center"/>
        <w:rPr>
          <w:b/>
          <w:bCs/>
          <w:color w:val="000000"/>
          <w:lang w:eastAsia="lt-LT"/>
        </w:rPr>
      </w:pPr>
      <w:r>
        <w:rPr>
          <w:b/>
          <w:bCs/>
          <w:color w:val="000000"/>
          <w:lang w:eastAsia="lt-LT"/>
        </w:rPr>
        <w:t>lyginamasis variantas</w:t>
      </w: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E63CC8" w:rsidRDefault="00E63CC8" w:rsidP="00DD7BA1">
      <w:pPr>
        <w:rPr>
          <w:b/>
          <w:caps/>
          <w:szCs w:val="24"/>
          <w:lang w:eastAsia="lt-LT"/>
        </w:rPr>
      </w:pPr>
    </w:p>
    <w:p w:rsidR="00E63CC8" w:rsidRDefault="00E63CC8" w:rsidP="0090765D">
      <w:pPr>
        <w:jc w:val="center"/>
        <w:rPr>
          <w:b/>
          <w:caps/>
          <w:szCs w:val="24"/>
          <w:lang w:eastAsia="lt-LT"/>
        </w:rPr>
      </w:pPr>
      <w:bookmarkStart w:id="0" w:name="_GoBack"/>
      <w:bookmarkEnd w:id="0"/>
    </w:p>
    <w:p w:rsidR="0090765D" w:rsidRPr="004E1EAB" w:rsidRDefault="0090765D" w:rsidP="0090765D">
      <w:pPr>
        <w:jc w:val="center"/>
        <w:rPr>
          <w:b/>
          <w:szCs w:val="24"/>
          <w:lang w:eastAsia="lt-LT"/>
        </w:rPr>
      </w:pPr>
      <w:r w:rsidRPr="004E1EAB">
        <w:rPr>
          <w:b/>
          <w:caps/>
          <w:szCs w:val="24"/>
          <w:lang w:eastAsia="lt-LT"/>
        </w:rPr>
        <w:t>Plungės rajono Savivaldybės aplinkos apsaugos rėmimo specialiosios programos sudarymo ir vykdymo tvarkos aprašas</w:t>
      </w:r>
    </w:p>
    <w:p w:rsidR="0090765D" w:rsidRPr="004E1EAB" w:rsidRDefault="0090765D"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386CFD"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juridinių ir fizinių asmenų mokesčiai ir baudos, mokami įstatymų nustatytomis proporcijomis ir tvarka už angliavandenilių išteklius, juridinių ir fizinių asmenų mokesčiai, mokami 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lastRenderedPageBreak/>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CD4880"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paraiškas </w:t>
      </w:r>
      <w:r w:rsidR="005D2917" w:rsidRPr="004E1EAB">
        <w:rPr>
          <w:szCs w:val="24"/>
        </w:rPr>
        <w:t>finansuojamus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viešųjų želdynų kūrimui, viešųjų želdynų ir želdinių apsaugai, priežiūrai, tvarkymui, būklės </w:t>
      </w:r>
      <w:proofErr w:type="spellStart"/>
      <w:r w:rsidRPr="004E1EAB">
        <w:rPr>
          <w:color w:val="000000"/>
          <w:szCs w:val="24"/>
        </w:rPr>
        <w:t>stebėsenai</w:t>
      </w:r>
      <w:proofErr w:type="spellEnd"/>
      <w:r w:rsidRPr="004E1EAB">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4E1EAB">
        <w:rPr>
          <w:szCs w:val="24"/>
        </w:rPr>
        <w:t>Žemės sklypų,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4E1EAB" w:rsidRDefault="0028247E"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Visuomenės sveikatos programai skirtos lėšos naudojamos </w:t>
      </w:r>
      <w:r w:rsidR="00027D55" w:rsidRPr="004E1EAB">
        <w:rPr>
          <w:szCs w:val="24"/>
        </w:rPr>
        <w:t xml:space="preserve">Savivaldybės tarybos sprendimu patvirtintu </w:t>
      </w:r>
      <w:r w:rsidR="00027D55" w:rsidRPr="004E1EAB">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8438BA"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8438BA" w:rsidRPr="004337DD" w:rsidRDefault="008438BA" w:rsidP="008438BA">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lastRenderedPageBreak/>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9"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4E1EAB">
        <w:t xml:space="preserve">Kvietimus teikti paraiškas </w:t>
      </w:r>
      <w:r w:rsidR="004638CC" w:rsidRPr="004E1EAB">
        <w:t>finansavimui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 xml:space="preserve">(trisdešimt) </w:t>
      </w:r>
      <w:r w:rsidRPr="004E1EAB">
        <w:rPr>
          <w:szCs w:val="24"/>
          <w:shd w:val="clear" w:color="auto" w:fill="FFFFFF"/>
        </w:rPr>
        <w:t>kalendorinių dienų nuo kvietimo paskelbimo dienos terminas. Konkretūs paraiškų pateikimo terminai nurodomi kvietime.</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Paraiškos pateiktos po kvietime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proofErr w:type="spellStart"/>
      <w:r w:rsidR="00C30509" w:rsidRPr="00427D94">
        <w:rPr>
          <w:i/>
          <w:szCs w:val="24"/>
        </w:rPr>
        <w:t>adoc</w:t>
      </w:r>
      <w:proofErr w:type="spellEnd"/>
      <w:r w:rsidR="00C30509" w:rsidRPr="00427D94">
        <w:rPr>
          <w:i/>
          <w:szCs w:val="24"/>
        </w:rPr>
        <w:t xml:space="preserve">., </w:t>
      </w:r>
      <w:proofErr w:type="spellStart"/>
      <w:r w:rsidR="00C30509" w:rsidRPr="00427D94">
        <w:rPr>
          <w:i/>
          <w:szCs w:val="24"/>
        </w:rPr>
        <w:t>pdf</w:t>
      </w:r>
      <w:proofErr w:type="spellEnd"/>
      <w:r w:rsidR="00C30509" w:rsidRPr="00427D94">
        <w:rPr>
          <w:i/>
          <w:szCs w:val="24"/>
        </w:rPr>
        <w:t>.</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r w:rsidR="00BF06E5">
        <w:rPr>
          <w:szCs w:val="24"/>
        </w:rPr>
        <w:fldChar w:fldCharType="begin"/>
      </w:r>
      <w:r w:rsidR="00BF06E5">
        <w:rPr>
          <w:szCs w:val="24"/>
        </w:rPr>
        <w:instrText xml:space="preserve"> HYPERLINK "mailto:</w:instrText>
      </w:r>
      <w:r w:rsidR="00BF06E5" w:rsidRPr="00BF06E5">
        <w:rPr>
          <w:szCs w:val="24"/>
        </w:rPr>
        <w:instrText>savivaldybe@plunge.lt  (seniūnijos</w:instrText>
      </w:r>
      <w:r w:rsidR="00BF06E5">
        <w:rPr>
          <w:szCs w:val="24"/>
        </w:rPr>
        <w:instrText xml:space="preserve">" </w:instrText>
      </w:r>
      <w:r w:rsidR="00BF06E5">
        <w:rPr>
          <w:szCs w:val="24"/>
        </w:rPr>
        <w:fldChar w:fldCharType="separate"/>
      </w:r>
      <w:r w:rsidR="00BF06E5" w:rsidRPr="00BF06E5">
        <w:rPr>
          <w:rStyle w:val="Hipersaitas"/>
          <w:szCs w:val="24"/>
        </w:rPr>
        <w:t>savivaldybe@plunge.lt</w:t>
      </w:r>
      <w:del w:id="1" w:author="Roberta Jakumienė" w:date="2023-03-13T09:42:00Z">
        <w:r w:rsidR="00BF06E5" w:rsidRPr="00BF06E5" w:rsidDel="00427D94">
          <w:rPr>
            <w:rStyle w:val="Hipersaitas"/>
            <w:szCs w:val="24"/>
          </w:rPr>
          <w:delText>.</w:delText>
        </w:r>
      </w:del>
      <w:ins w:id="2" w:author="Roberta Jakumienė" w:date="2023-03-13T09:41:00Z">
        <w:r w:rsidR="00BF06E5" w:rsidRPr="00BF06E5">
          <w:rPr>
            <w:rStyle w:val="Hipersaitas"/>
            <w:szCs w:val="24"/>
          </w:rPr>
          <w:t xml:space="preserve"> </w:t>
        </w:r>
      </w:ins>
      <w:ins w:id="3" w:author="Roberta Jakumienė" w:date="2023-03-13T13:57:00Z">
        <w:r w:rsidR="00BF06E5" w:rsidRPr="00BF06E5">
          <w:rPr>
            <w:rStyle w:val="Hipersaitas"/>
            <w:szCs w:val="24"/>
          </w:rPr>
          <w:t xml:space="preserve"> </w:t>
        </w:r>
      </w:ins>
      <w:ins w:id="4" w:author="Roberta Jakumienė" w:date="2023-03-13T09:41:00Z">
        <w:r w:rsidR="00BF06E5" w:rsidRPr="00A05C5C">
          <w:rPr>
            <w:rStyle w:val="Hipersaitas"/>
            <w:szCs w:val="24"/>
          </w:rPr>
          <w:t>(s</w:t>
        </w:r>
      </w:ins>
      <w:ins w:id="5" w:author="Roberta Jakumienė" w:date="2023-03-13T09:40:00Z">
        <w:r w:rsidR="00BF06E5" w:rsidRPr="00A05C5C">
          <w:rPr>
            <w:rStyle w:val="Hipersaitas"/>
            <w:szCs w:val="24"/>
          </w:rPr>
          <w:t>eniūnijos</w:t>
        </w:r>
      </w:ins>
      <w:ins w:id="6" w:author="Roberta Jakumienė" w:date="2023-03-13T13:57:00Z">
        <w:r w:rsidR="00BF06E5">
          <w:rPr>
            <w:szCs w:val="24"/>
          </w:rPr>
          <w:fldChar w:fldCharType="end"/>
        </w:r>
      </w:ins>
      <w:ins w:id="7" w:author="Roberta Jakumienė" w:date="2023-03-13T09:40:00Z">
        <w:r w:rsidR="00780AE5" w:rsidRPr="00427D94">
          <w:rPr>
            <w:szCs w:val="24"/>
          </w:rPr>
          <w:t xml:space="preserve"> ir kitos Savivaldybės įstaigos </w:t>
        </w:r>
      </w:ins>
      <w:ins w:id="8" w:author="Roberta Jakumienė" w:date="2023-03-13T09:41:00Z">
        <w:r w:rsidR="00427D94" w:rsidRPr="00427D94">
          <w:rPr>
            <w:szCs w:val="24"/>
          </w:rPr>
          <w:t>paraiškas teikia per dokumentų valdymo sistemą nustatyta tvarka</w:t>
        </w:r>
      </w:ins>
      <w:ins w:id="9" w:author="Roberta Jakumienė" w:date="2023-03-13T09:42:00Z">
        <w:r w:rsidR="00427D94" w:rsidRPr="00427D94">
          <w:rPr>
            <w:szCs w:val="24"/>
          </w:rPr>
          <w:t>)</w:t>
        </w:r>
      </w:ins>
      <w:ins w:id="10" w:author="Roberta Jakumienė" w:date="2023-03-13T09:41:00Z">
        <w:r w:rsidR="00427D94" w:rsidRPr="00427D94">
          <w:rPr>
            <w:szCs w:val="24"/>
          </w:rPr>
          <w:t>.</w:t>
        </w:r>
      </w:ins>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Pasirašytą p</w:t>
      </w:r>
      <w:r w:rsidR="00C10C96" w:rsidRPr="004E1EAB">
        <w:rPr>
          <w:szCs w:val="24"/>
        </w:rPr>
        <w:t>araišką su priedais turi teisę pateikti organizacijos vadovas arba jo įgaliotas asmuo. Jeigu paraišką teikia organizacijos vadovo įgaliotas asmuo, prie paraiškos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vieną paraiškai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paraiškos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Prie paraiškos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ins w:id="11" w:author="Roberta Jakumienė" w:date="2023-03-13T13:44:00Z">
        <w:r w:rsidR="006513AA">
          <w:t xml:space="preserve"> </w:t>
        </w:r>
      </w:ins>
      <w:ins w:id="12" w:author="Roberta Jakumienė" w:date="2023-03-13T13:45:00Z">
        <w:r w:rsidR="00C60CF2">
          <w:t>Projekto išlaidų detalioje sąmatoje įrašoma vidutinė kaina. J</w:t>
        </w:r>
      </w:ins>
      <w:ins w:id="13" w:author="Roberta Jakumienė" w:date="2023-03-13T13:42:00Z">
        <w:r w:rsidR="006513AA">
          <w:t>ei paslauga ar</w:t>
        </w:r>
        <w:r w:rsidR="00FA4138">
          <w:t xml:space="preserve"> prekė</w:t>
        </w:r>
        <w:r w:rsidR="006513AA">
          <w:t xml:space="preserve"> yra vienetinė ir unikali ir </w:t>
        </w:r>
      </w:ins>
      <w:ins w:id="14" w:author="Roberta Jakumienė" w:date="2023-03-13T13:44:00Z">
        <w:r w:rsidR="006513AA">
          <w:t>ją galima gauti tik iš vieno tiekėjo</w:t>
        </w:r>
      </w:ins>
      <w:ins w:id="15" w:author="Roberta Jakumienė" w:date="2023-03-13T13:42:00Z">
        <w:r w:rsidR="006513AA">
          <w:t>, tai teikiamas vienas komercinis pasiūlymas</w:t>
        </w:r>
      </w:ins>
      <w:ins w:id="16" w:author="Roberta Jakumienė" w:date="2023-03-13T13:46:00Z">
        <w:r w:rsidR="00C60CF2">
          <w:t xml:space="preserve"> ar kitas kainos pagrindimo dokumentas</w:t>
        </w:r>
      </w:ins>
      <w:ins w:id="17" w:author="Roberta Jakumienė" w:date="2023-03-13T13:42:00Z">
        <w:r w:rsidR="006513AA">
          <w:t>.</w:t>
        </w:r>
      </w:ins>
      <w:ins w:id="18" w:author="Roberta Jakumienė" w:date="2023-03-13T13:45:00Z">
        <w:r w:rsidR="00C60CF2">
          <w:t xml:space="preserve"> </w:t>
        </w:r>
      </w:ins>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xml:space="preserve">) </w:t>
      </w:r>
      <w:proofErr w:type="spellStart"/>
      <w:r w:rsidRPr="004E1EAB">
        <w:rPr>
          <w:rFonts w:eastAsia="Calibri"/>
        </w:rPr>
        <w:t>Eur</w:t>
      </w:r>
      <w:proofErr w:type="spellEnd"/>
      <w:r w:rsidRPr="004E1EAB">
        <w:rPr>
          <w:rFonts w:eastAsia="Calibri"/>
        </w:rPr>
        <w:t>.</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4D3172" w:rsidRPr="004E1EAB">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administracijos direktoriaus įsakymu sudaryta </w:t>
      </w:r>
      <w:r w:rsidRPr="004E1EAB">
        <w:t>Aplinkos apsaugos rėmimo specialiosios programos lėšų naudojimo komisija</w:t>
      </w:r>
      <w:r w:rsidR="00B95E4D" w:rsidRPr="004E1EAB">
        <w:t xml:space="preserve"> (toliau – Komisija). </w:t>
      </w:r>
      <w:ins w:id="19" w:author="Roberta Jakumienė" w:date="2023-05-04T08:42:00Z">
        <w:r w:rsidR="00E75B5F">
          <w:t>Komisija sudaroma iš šešių Savivaldybės administracijos darbuotojų.</w:t>
        </w:r>
      </w:ins>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AF5361" w:rsidRPr="004E1EAB">
        <w:rPr>
          <w:rFonts w:eastAsia="Calibri"/>
        </w:rPr>
        <w:t>kvietime nust</w:t>
      </w:r>
      <w:r w:rsidR="009C4156" w:rsidRPr="004E1EAB">
        <w:rPr>
          <w:rFonts w:eastAsia="Calibri"/>
        </w:rPr>
        <w:t>atyto paraiškų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lastRenderedPageBreak/>
        <w:t>Pasibaigus kvietime nu</w:t>
      </w:r>
      <w:r w:rsidR="008817C9" w:rsidRPr="004E1EAB">
        <w:t>rodytam terminui teikti paraiškas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4D3172" w:rsidRPr="004E1EAB">
        <w:t>p</w:t>
      </w:r>
      <w:r w:rsidRPr="004E1EAB">
        <w:t xml:space="preserve">areiškėjus. Pareiškėjai per 5 (penkias) darbo dienas privalo </w:t>
      </w:r>
      <w:r w:rsidR="00FE53FA" w:rsidRPr="004E1EAB">
        <w:t xml:space="preserve">patikslinti paraiškas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ins w:id="20" w:author="Roberta Jakumienė" w:date="2023-03-13T14:31:00Z">
        <w:r w:rsidR="00296BAC">
          <w:t xml:space="preserve">ar netinkamai patikslintos </w:t>
        </w:r>
      </w:ins>
      <w:r w:rsidRPr="004E1EAB">
        <w:t>p</w:t>
      </w:r>
      <w:r w:rsidR="00BE6BE1" w:rsidRPr="004E1EAB">
        <w:t>araiškos</w:t>
      </w:r>
      <w:r w:rsidRPr="004E1EAB">
        <w:t xml:space="preserve"> ir paraiškos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paraiškų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rame vertinimų kriterijų punkte skiria 0 balų ir tokios paraiškos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 xml:space="preserve">Pareiškėjų, kurie ankstesniais metais </w:t>
      </w:r>
      <w:del w:id="21" w:author="Roberta Jakumienė" w:date="2023-03-13T09:57:00Z">
        <w:r w:rsidRPr="004E1EAB" w:rsidDel="00B457C8">
          <w:delText xml:space="preserve">nepanaudojo projektams vykdyti skirtų lėšų, ar </w:delText>
        </w:r>
      </w:del>
      <w:r w:rsidRPr="004E1EAB">
        <w:t>neatsiskait</w:t>
      </w:r>
      <w:r w:rsidR="00D360EE" w:rsidRPr="004E1EAB">
        <w:t>ė</w:t>
      </w:r>
      <w:r w:rsidRPr="004E1EAB">
        <w:t xml:space="preserve"> už projekt</w:t>
      </w:r>
      <w:ins w:id="22" w:author="Roberta Jakumienė" w:date="2023-03-13T14:16:00Z">
        <w:r w:rsidR="00321C17">
          <w:t>ui</w:t>
        </w:r>
      </w:ins>
      <w:del w:id="23" w:author="Roberta Jakumienė" w:date="2023-03-13T14:16:00Z">
        <w:r w:rsidRPr="004E1EAB" w:rsidDel="00321C17">
          <w:delText>ams</w:delText>
        </w:r>
      </w:del>
      <w:r w:rsidRPr="004E1EAB">
        <w:t xml:space="preserve"> vykdyti skirtų lėšų panaudojimą nustatyta tvarka, ir/ar gautos lėšos buvo panaudotos ne pagal paskirtį</w:t>
      </w:r>
      <w:ins w:id="24" w:author="Roberta Jakumienė" w:date="2023-03-13T09:58:00Z">
        <w:r w:rsidR="00B457C8">
          <w:t xml:space="preserve"> ar</w:t>
        </w:r>
      </w:ins>
      <w:del w:id="25" w:author="Roberta Jakumienė" w:date="2023-03-13T09:58:00Z">
        <w:r w:rsidRPr="004E1EAB" w:rsidDel="00B457C8">
          <w:delText>,</w:delText>
        </w:r>
      </w:del>
      <w:r w:rsidRPr="004E1EAB">
        <w:t xml:space="preserve"> nevykdė kitų įsipareigojimų, </w:t>
      </w:r>
      <w:r w:rsidR="00D360EE" w:rsidRPr="004E1EAB">
        <w:t xml:space="preserve">paraiškos </w:t>
      </w:r>
      <w:r w:rsidRPr="004E1EAB">
        <w:t>nevertinamos</w:t>
      </w:r>
      <w:ins w:id="26" w:author="Roberta Jakumienė" w:date="2023-03-13T14:14:00Z">
        <w:r w:rsidR="00603EE5">
          <w:t xml:space="preserve"> (tikrinami p</w:t>
        </w:r>
      </w:ins>
      <w:ins w:id="27" w:author="Roberta Jakumienė" w:date="2023-05-04T08:33:00Z">
        <w:r w:rsidR="00603EE5">
          <w:t>raėjusių</w:t>
        </w:r>
      </w:ins>
      <w:ins w:id="28" w:author="Roberta Jakumienė" w:date="2023-03-13T14:14:00Z">
        <w:r w:rsidR="00321C17">
          <w:t xml:space="preserve"> metų </w:t>
        </w:r>
      </w:ins>
      <w:ins w:id="29" w:author="Roberta Jakumienė" w:date="2023-03-13T14:15:00Z">
        <w:r w:rsidR="00321C17">
          <w:t>duomenys)</w:t>
        </w:r>
      </w:ins>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rojektui įgyvendinti paraiškas pateikia daugiau nei viena organizacija, tai vertinama tik viena</w:t>
      </w:r>
      <w:r w:rsidR="00F94190" w:rsidRPr="004E1EAB">
        <w:t xml:space="preserve"> pirma pateikta paraiška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346F62">
        <w:t>14</w:t>
      </w:r>
      <w:r w:rsidRPr="004E1EAB">
        <w:t xml:space="preserve"> balų. </w:t>
      </w:r>
      <w:r w:rsidR="00E17FB0" w:rsidRPr="004E1EAB">
        <w:t>Kiekvienas Komisijos narys iki posėdžio pradžios individualiai susipažįsta su gautomis paraiškomis ir užpi</w:t>
      </w:r>
      <w:r w:rsidR="00D86C5A" w:rsidRPr="004E1EAB">
        <w:t>ldo paraiškų vertinimo anketą (Aprašo</w:t>
      </w:r>
      <w:r w:rsidR="00E17FB0" w:rsidRPr="004E1EAB">
        <w:t xml:space="preserve"> </w:t>
      </w:r>
      <w:r w:rsidR="00337D58" w:rsidRPr="004E1EAB">
        <w:t xml:space="preserve">2 </w:t>
      </w:r>
      <w:r w:rsidR="00E17FB0" w:rsidRPr="004E1EAB">
        <w:t>priedas).</w:t>
      </w:r>
      <w:ins w:id="30" w:author="Roberta Jakumienė" w:date="2023-03-13T11:11:00Z">
        <w:r w:rsidR="00BA32D9">
          <w:t xml:space="preserve"> Komisijos narys užpildytą paraiškų vertinimo anketą registruoja Savivaldybės dokumentų valdymo sistemoje į vidaus dokumentų registrą ir padaro pateikimą Komisijos sekretoriui</w:t>
        </w:r>
      </w:ins>
      <w:ins w:id="31" w:author="Roberta Jakumienė" w:date="2023-05-04T08:35:00Z">
        <w:r w:rsidR="00861F98">
          <w:t>.</w:t>
        </w:r>
      </w:ins>
    </w:p>
    <w:p w:rsidR="001528DA" w:rsidRPr="004E1EAB" w:rsidRDefault="001528DA" w:rsidP="00C45C6D">
      <w:pPr>
        <w:pStyle w:val="Sraopastraipa"/>
        <w:numPr>
          <w:ilvl w:val="0"/>
          <w:numId w:val="2"/>
        </w:numPr>
        <w:tabs>
          <w:tab w:val="left" w:pos="1134"/>
        </w:tabs>
        <w:ind w:left="0" w:firstLine="720"/>
        <w:jc w:val="both"/>
      </w:pPr>
      <w:r w:rsidRPr="004E1EAB">
        <w:t>Komisijos narys turi teisę vienai iš paraiškų,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paraiškų vertinimo suvestinę lentelę (Aprašo </w:t>
      </w:r>
      <w:r w:rsidR="00337D58" w:rsidRPr="004E1EAB">
        <w:t xml:space="preserve">3 </w:t>
      </w:r>
      <w:r w:rsidRPr="004E1EAB">
        <w:t>priedas).</w:t>
      </w:r>
      <w:r w:rsidR="00EC5697" w:rsidRPr="00EC5697">
        <w:t xml:space="preserve"> </w:t>
      </w:r>
      <w:ins w:id="32" w:author="Roberta Jakumienė" w:date="2023-03-13T11:11:00Z">
        <w:r w:rsidR="00EC5697">
          <w:t xml:space="preserve">Komisijos </w:t>
        </w:r>
      </w:ins>
      <w:ins w:id="33" w:author="Roberta Jakumienė" w:date="2023-03-13T11:27:00Z">
        <w:r w:rsidR="00EC5697">
          <w:t>sekretorius</w:t>
        </w:r>
      </w:ins>
      <w:ins w:id="34" w:author="Roberta Jakumienė" w:date="2023-03-13T11:11:00Z">
        <w:r w:rsidR="00EC5697">
          <w:t xml:space="preserve"> užpildytą paraiškų vertinimo </w:t>
        </w:r>
      </w:ins>
      <w:ins w:id="35" w:author="Roberta Jakumienė" w:date="2023-03-13T11:27:00Z">
        <w:r w:rsidR="00EC5697">
          <w:t>suvestinę lentelę</w:t>
        </w:r>
      </w:ins>
      <w:ins w:id="36" w:author="Roberta Jakumienė" w:date="2023-03-13T11:11:00Z">
        <w:r w:rsidR="00EC5697">
          <w:t xml:space="preserve"> registruoja Savivaldybės dokumentų valdymo sistemoje į vidaus dokumentų registrą ir padaro pateikimą Komisijos </w:t>
        </w:r>
      </w:ins>
      <w:ins w:id="37" w:author="Roberta Jakumienė" w:date="2023-03-13T11:27:00Z">
        <w:r w:rsidR="00EC5697">
          <w:t>nariams</w:t>
        </w:r>
      </w:ins>
      <w:ins w:id="38" w:author="Roberta Jakumienė" w:date="2023-03-13T11:11:00Z">
        <w:r w:rsidR="00EC5697">
          <w:t>.</w:t>
        </w:r>
      </w:ins>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A43A1" w:rsidP="00C45C6D">
      <w:pPr>
        <w:pStyle w:val="Sraopastraipa"/>
        <w:numPr>
          <w:ilvl w:val="0"/>
          <w:numId w:val="2"/>
        </w:numPr>
        <w:tabs>
          <w:tab w:val="left" w:pos="1134"/>
        </w:tabs>
        <w:ind w:left="0" w:firstLine="720"/>
        <w:jc w:val="both"/>
      </w:pPr>
      <w:r w:rsidRPr="004E1EAB">
        <w:t xml:space="preserve">Dėl </w:t>
      </w:r>
      <w:r w:rsidR="004D3172" w:rsidRPr="004E1EAB">
        <w:t>p</w:t>
      </w:r>
      <w:r w:rsidRPr="004E1EAB">
        <w:t>araiškų finansavimo, kurios surinko vienodą balų skaičių, sprendimas priimamas pagal Komisijos narių balsų daugumą.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ins w:id="39" w:author="Roberta Jakumienė" w:date="2023-03-13T14:17:00Z">
        <w:r w:rsidR="00DB594E">
          <w:t xml:space="preserve">einamaisiais metais </w:t>
        </w:r>
      </w:ins>
      <w:r w:rsidRPr="004E1EAB">
        <w:t xml:space="preserve">nebus galimybės tenkinti visų paraiškų, bei nustatę, kad paraiškose, kurios surinko mažiau balų, numatytos aplinkosauginės priemonės svarbios, siekiant optimaliai panaudoti lėšas, gali balsų dauguma </w:t>
      </w:r>
      <w:ins w:id="40" w:author="Roberta Jakumienė" w:date="2023-03-13T10:03:00Z">
        <w:r w:rsidR="00622D6D">
          <w:t xml:space="preserve">teikti siūlymą Pareiškėjams </w:t>
        </w:r>
      </w:ins>
      <w:del w:id="41" w:author="Roberta Jakumienė" w:date="2023-03-13T10:04:00Z">
        <w:r w:rsidRPr="004E1EAB" w:rsidDel="00622D6D">
          <w:delText xml:space="preserve">priimti sprendimą </w:delText>
        </w:r>
      </w:del>
      <w:r w:rsidRPr="004E1EAB">
        <w:t>dėl dalinio paraiškų finansavimo.</w:t>
      </w:r>
      <w:r w:rsidR="00D71C6D">
        <w:t xml:space="preserve"> </w:t>
      </w:r>
      <w:ins w:id="42" w:author="Roberta Jakumienė" w:date="2023-05-04T08:37:00Z">
        <w:r w:rsidR="00D71C6D">
          <w:t xml:space="preserve">Dalinis finansavimas </w:t>
        </w:r>
      </w:ins>
      <w:ins w:id="43" w:author="Roberta Jakumienė" w:date="2023-05-04T08:38:00Z">
        <w:r w:rsidR="00D71C6D">
          <w:t xml:space="preserve">gali būti </w:t>
        </w:r>
      </w:ins>
      <w:ins w:id="44" w:author="Roberta Jakumienė" w:date="2023-05-04T08:37:00Z">
        <w:r w:rsidR="00D71C6D">
          <w:t>skiriamas tik gavus Pareiškėjų sutikimą.</w:t>
        </w:r>
      </w:ins>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paraiškas </w:t>
      </w:r>
      <w:r w:rsidR="00260F97" w:rsidRPr="004E1EAB">
        <w:t xml:space="preserve">teikia siūlymą </w:t>
      </w:r>
      <w:r w:rsidRPr="004E1EAB">
        <w:t>Savivaldybės administracijos direktoriui dėl lėšų skyrimo paraiškų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paraiškos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ins w:id="45" w:author="Roberta Jakumienė" w:date="2023-03-13T10:16:00Z">
        <w:r w:rsidR="004418DC">
          <w:rPr>
            <w:szCs w:val="24"/>
          </w:rPr>
          <w:t xml:space="preserve"> Tinkamo</w:t>
        </w:r>
      </w:ins>
      <w:ins w:id="46" w:author="Roberta Jakumienė" w:date="2023-03-13T10:25:00Z">
        <w:r w:rsidR="004418DC">
          <w:rPr>
            <w:szCs w:val="24"/>
          </w:rPr>
          <w:t>s</w:t>
        </w:r>
      </w:ins>
      <w:ins w:id="47" w:author="Roberta Jakumienė" w:date="2023-03-13T10:16:00Z">
        <w:r w:rsidR="004418DC">
          <w:rPr>
            <w:szCs w:val="24"/>
          </w:rPr>
          <w:t xml:space="preserve"> finansuoti paraiško</w:t>
        </w:r>
      </w:ins>
      <w:ins w:id="48" w:author="Roberta Jakumienė" w:date="2023-03-13T10:25:00Z">
        <w:r w:rsidR="004418DC">
          <w:rPr>
            <w:szCs w:val="24"/>
          </w:rPr>
          <w:t>s</w:t>
        </w:r>
      </w:ins>
      <w:ins w:id="49" w:author="Roberta Jakumienė" w:date="2023-03-13T10:16:00Z">
        <w:r w:rsidR="00B85C3C">
          <w:rPr>
            <w:szCs w:val="24"/>
          </w:rPr>
          <w:t>, kurio</w:t>
        </w:r>
      </w:ins>
      <w:ins w:id="50" w:author="Roberta Jakumienė" w:date="2023-03-13T10:17:00Z">
        <w:r w:rsidR="00B85C3C">
          <w:rPr>
            <w:szCs w:val="24"/>
          </w:rPr>
          <w:t>ms finansavimas neskiriamas dėl SAARS programos lėšų trūkumo</w:t>
        </w:r>
      </w:ins>
      <w:ins w:id="51" w:author="Roberta Jakumienė" w:date="2023-03-13T10:25:00Z">
        <w:r w:rsidR="004418DC">
          <w:rPr>
            <w:szCs w:val="24"/>
          </w:rPr>
          <w:t>,</w:t>
        </w:r>
      </w:ins>
      <w:ins w:id="52" w:author="Roberta Jakumienė" w:date="2023-03-13T10:18:00Z">
        <w:r w:rsidR="00EF4E33">
          <w:rPr>
            <w:szCs w:val="24"/>
          </w:rPr>
          <w:t xml:space="preserve"> įtraukiamos į rezervą ir joms finansavimas </w:t>
        </w:r>
      </w:ins>
      <w:ins w:id="53" w:author="Roberta Jakumienė" w:date="2023-03-13T10:20:00Z">
        <w:r w:rsidR="00EF4E33">
          <w:rPr>
            <w:szCs w:val="24"/>
          </w:rPr>
          <w:t>skiriamas</w:t>
        </w:r>
      </w:ins>
      <w:ins w:id="54" w:author="Roberta Jakumienė" w:date="2023-03-13T10:18:00Z">
        <w:r w:rsidR="00EF4E33">
          <w:rPr>
            <w:szCs w:val="24"/>
          </w:rPr>
          <w:t xml:space="preserve"> sekančiais metais.</w:t>
        </w:r>
      </w:ins>
      <w:ins w:id="55" w:author="Roberta Jakumienė" w:date="2023-03-13T10:22:00Z">
        <w:r w:rsidR="0089680F">
          <w:rPr>
            <w:szCs w:val="24"/>
          </w:rPr>
          <w:t xml:space="preserve"> </w:t>
        </w:r>
      </w:ins>
      <w:ins w:id="56" w:author="Roberta Jakumienė" w:date="2023-03-13T11:48:00Z">
        <w:r w:rsidR="00AE5FF2">
          <w:rPr>
            <w:szCs w:val="24"/>
          </w:rPr>
          <w:t>Į rezervą įtrauktoms Paraiškoms f</w:t>
        </w:r>
      </w:ins>
      <w:ins w:id="57" w:author="Roberta Jakumienė" w:date="2023-03-13T10:22:00Z">
        <w:r w:rsidR="0089680F">
          <w:rPr>
            <w:szCs w:val="24"/>
          </w:rPr>
          <w:t>inansavimas skiriamas eilės tvarka pag</w:t>
        </w:r>
        <w:r w:rsidR="00D0092D">
          <w:rPr>
            <w:szCs w:val="24"/>
          </w:rPr>
          <w:t xml:space="preserve">al </w:t>
        </w:r>
      </w:ins>
      <w:ins w:id="58" w:author="Roberta Jakumienė" w:date="2023-03-13T11:48:00Z">
        <w:r w:rsidR="00AE5FF2">
          <w:rPr>
            <w:szCs w:val="24"/>
          </w:rPr>
          <w:t xml:space="preserve">praėjusiais metais </w:t>
        </w:r>
      </w:ins>
      <w:ins w:id="59" w:author="Roberta Jakumienė" w:date="2023-03-13T10:22:00Z">
        <w:r w:rsidR="00D0092D">
          <w:rPr>
            <w:szCs w:val="24"/>
          </w:rPr>
          <w:t xml:space="preserve">surinktą balų skaičių, o </w:t>
        </w:r>
      </w:ins>
      <w:ins w:id="60" w:author="Roberta Jakumienė" w:date="2023-03-13T10:23:00Z">
        <w:r w:rsidR="00D0092D">
          <w:rPr>
            <w:szCs w:val="24"/>
          </w:rPr>
          <w:t>Paraiško</w:t>
        </w:r>
      </w:ins>
      <w:ins w:id="61" w:author="Roberta Jakumienė" w:date="2023-03-13T10:26:00Z">
        <w:r w:rsidR="00D0092D">
          <w:rPr>
            <w:szCs w:val="24"/>
          </w:rPr>
          <w:t>ms</w:t>
        </w:r>
      </w:ins>
      <w:ins w:id="62" w:author="Roberta Jakumienė" w:date="2023-03-13T10:23:00Z">
        <w:r w:rsidR="0089680F">
          <w:rPr>
            <w:szCs w:val="24"/>
          </w:rPr>
          <w:t>, kurios surinko vienodą balų skaičių finansavimas skiriamas eilės tvarka</w:t>
        </w:r>
      </w:ins>
      <w:ins w:id="63" w:author="Roberta Jakumienė" w:date="2023-03-13T10:24:00Z">
        <w:r w:rsidR="00933531">
          <w:rPr>
            <w:szCs w:val="24"/>
          </w:rPr>
          <w:t xml:space="preserve"> pagal Paraiškos pateikimo laiką</w:t>
        </w:r>
      </w:ins>
      <w:ins w:id="64" w:author="Roberta Jakumienė" w:date="2023-03-13T10:23:00Z">
        <w:r w:rsidR="0089680F">
          <w:rPr>
            <w:szCs w:val="24"/>
          </w:rPr>
          <w:t xml:space="preserve"> </w:t>
        </w:r>
      </w:ins>
      <w:ins w:id="65" w:author="Roberta Jakumienė" w:date="2023-03-13T10:24:00Z">
        <w:r w:rsidR="00933531" w:rsidRPr="004337DD">
          <w:rPr>
            <w:szCs w:val="24"/>
          </w:rPr>
          <w:t>(</w:t>
        </w:r>
        <w:r w:rsidR="00933531" w:rsidRPr="004337DD">
          <w:t>žiūrima pagal dokumento registracijos datą Savivaldybės dokumentų valdymo sistemoje)</w:t>
        </w:r>
      </w:ins>
      <w:r w:rsidR="004337DD" w:rsidRPr="004337DD">
        <w:t>.</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ins w:id="66" w:author="Roberta Jakumienė" w:date="2023-03-13T10:33:00Z">
        <w:r>
          <w:rPr>
            <w:szCs w:val="24"/>
          </w:rPr>
          <w:t>Savivaldybės administracija, pirmiausia</w:t>
        </w:r>
      </w:ins>
      <w:ins w:id="67" w:author="Roberta Jakumienė" w:date="2023-03-13T10:34:00Z">
        <w:r>
          <w:rPr>
            <w:szCs w:val="24"/>
          </w:rPr>
          <w:t xml:space="preserve"> įvertinusi lėšų poreikį </w:t>
        </w:r>
        <w:r w:rsidRPr="00344CE9">
          <w:rPr>
            <w:szCs w:val="24"/>
          </w:rPr>
          <w:t>Savivaldybės numatytoms įgyvendinti priemonėms aplinkosaugos srityje bei įvertinusi į rezervą įtrauktų Paraiškų finansavimui reikalingą lėšų poreikį</w:t>
        </w:r>
        <w:r w:rsidR="00D1009A">
          <w:rPr>
            <w:szCs w:val="24"/>
          </w:rPr>
          <w:t>,</w:t>
        </w:r>
        <w:r>
          <w:rPr>
            <w:szCs w:val="24"/>
          </w:rPr>
          <w:t xml:space="preserve"> pasilieką teisę einamaisiais metais neskelbti kvietimų teikti Paraiškas. </w:t>
        </w:r>
      </w:ins>
      <w:del w:id="68" w:author="Roberta Jakumienė" w:date="2023-03-13T10:35:00Z">
        <w:r w:rsidR="00370027" w:rsidRPr="004E1EAB" w:rsidDel="00D1009A">
          <w:rPr>
            <w:szCs w:val="24"/>
          </w:rPr>
          <w:delText>Jei įvertinus gautas paraiškas SAARS programoje lieka nepaskirstytų lėšų</w:delText>
        </w:r>
        <w:r w:rsidR="002A4FA5" w:rsidRPr="004E1EAB" w:rsidDel="00D1009A">
          <w:rPr>
            <w:szCs w:val="24"/>
          </w:rPr>
          <w:delText>, tai</w:delText>
        </w:r>
        <w:r w:rsidR="00370027" w:rsidRPr="004E1EAB" w:rsidDel="00D1009A">
          <w:rPr>
            <w:szCs w:val="24"/>
          </w:rPr>
          <w:delText xml:space="preserve"> </w:delText>
        </w:r>
        <w:r w:rsidR="009638AE" w:rsidRPr="004E1EAB" w:rsidDel="00D1009A">
          <w:rPr>
            <w:szCs w:val="24"/>
            <w:lang w:eastAsia="lt-LT"/>
          </w:rPr>
          <w:lastRenderedPageBreak/>
          <w:delText>Savivaldybės administracija</w:delText>
        </w:r>
        <w:r w:rsidR="009638AE" w:rsidRPr="004E1EAB" w:rsidDel="00D1009A">
          <w:rPr>
            <w:lang w:eastAsia="lt-LT"/>
          </w:rPr>
          <w:delText xml:space="preserve"> </w:delText>
        </w:r>
        <w:r w:rsidR="002A4FA5" w:rsidRPr="004E1EAB" w:rsidDel="00D1009A">
          <w:rPr>
            <w:lang w:eastAsia="lt-LT"/>
          </w:rPr>
          <w:delText>pasilieka teisę</w:delText>
        </w:r>
        <w:r w:rsidR="001960E8" w:rsidRPr="004E1EAB" w:rsidDel="00D1009A">
          <w:rPr>
            <w:lang w:eastAsia="lt-LT"/>
          </w:rPr>
          <w:delText>,</w:delText>
        </w:r>
        <w:r w:rsidR="002A4FA5" w:rsidRPr="004E1EAB" w:rsidDel="00D1009A">
          <w:rPr>
            <w:lang w:eastAsia="lt-LT"/>
          </w:rPr>
          <w:delText xml:space="preserve"> </w:delText>
        </w:r>
        <w:r w:rsidR="00E50BC4" w:rsidRPr="004E1EAB" w:rsidDel="00D1009A">
          <w:rPr>
            <w:lang w:eastAsia="lt-LT"/>
          </w:rPr>
          <w:delText>Aprašo nustatyta tvarka</w:delText>
        </w:r>
        <w:r w:rsidR="001960E8" w:rsidRPr="004E1EAB" w:rsidDel="00D1009A">
          <w:rPr>
            <w:lang w:eastAsia="lt-LT"/>
          </w:rPr>
          <w:delText>,</w:delText>
        </w:r>
        <w:r w:rsidR="00E50BC4" w:rsidRPr="004E1EAB" w:rsidDel="00D1009A">
          <w:rPr>
            <w:lang w:eastAsia="lt-LT"/>
          </w:rPr>
          <w:delText xml:space="preserve"> </w:delText>
        </w:r>
        <w:r w:rsidR="002A4FA5" w:rsidRPr="004E1EAB" w:rsidDel="00D1009A">
          <w:rPr>
            <w:lang w:eastAsia="lt-LT"/>
          </w:rPr>
          <w:delText>skelbti pakartotinį kvietimą</w:delText>
        </w:r>
        <w:r w:rsidR="002A4FA5" w:rsidRPr="004E1EAB" w:rsidDel="00D1009A">
          <w:delText xml:space="preserve"> teikti paraiškas aplinkosaugos projektams įgyvendinti</w:delText>
        </w:r>
        <w:r w:rsidR="00E50BC4" w:rsidRPr="004E1EAB" w:rsidDel="00D1009A">
          <w:delText>.</w:delText>
        </w:r>
      </w:del>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Su pareiškėjais,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 įgyvendinęs projektą</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0"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ins w:id="69" w:author="Roberta Jakumienė" w:date="2023-03-13T13:57:00Z">
        <w:r w:rsidR="00BF06E5">
          <w:rPr>
            <w:snapToGrid w:val="0"/>
            <w:szCs w:val="24"/>
          </w:rPr>
          <w:t xml:space="preserve"> (seniūnijos </w:t>
        </w:r>
        <w:r w:rsidR="00BF06E5" w:rsidRPr="00427D94">
          <w:rPr>
            <w:szCs w:val="24"/>
          </w:rPr>
          <w:t xml:space="preserve">ir kitos Savivaldybės įstaigos </w:t>
        </w:r>
      </w:ins>
      <w:ins w:id="70" w:author="Roberta Jakumienė" w:date="2023-03-13T13:58:00Z">
        <w:r w:rsidR="00BF06E5">
          <w:rPr>
            <w:szCs w:val="24"/>
          </w:rPr>
          <w:t>projekto vykdymo ataskaitą</w:t>
        </w:r>
      </w:ins>
      <w:ins w:id="71" w:author="Roberta Jakumienė" w:date="2023-03-13T13:57:00Z">
        <w:r w:rsidR="00BF06E5" w:rsidRPr="00427D94">
          <w:rPr>
            <w:szCs w:val="24"/>
          </w:rPr>
          <w:t xml:space="preserve"> teikia per dokumentų valdymo sistemą nustatyta tvarka)</w:t>
        </w:r>
      </w:ins>
      <w:r w:rsidRPr="004E1EAB">
        <w:rPr>
          <w:snapToGrid w:val="0"/>
          <w:szCs w:val="24"/>
        </w:rPr>
        <w:t>.</w:t>
      </w:r>
      <w:r w:rsidR="00305DE9" w:rsidRPr="004E1EAB">
        <w:rPr>
          <w:i/>
          <w:snapToGrid w:val="0"/>
          <w:szCs w:val="24"/>
        </w:rPr>
        <w:t xml:space="preserve"> </w:t>
      </w:r>
      <w:ins w:id="72" w:author="Roberta Jakumienė" w:date="2023-03-13T13:59:00Z">
        <w:r w:rsidR="006B5213">
          <w:rPr>
            <w:snapToGrid w:val="0"/>
            <w:szCs w:val="24"/>
          </w:rPr>
          <w:t xml:space="preserve">Projekto vykdymo atskaita teikiama pagal faktiškai patirtas išlaidas neviršijant numatyto finansavimo. </w:t>
        </w:r>
      </w:ins>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 xml:space="preserve">savivaldybių </w:t>
      </w:r>
      <w:r w:rsidRPr="004E1EAB">
        <w:rPr>
          <w:color w:val="000000"/>
          <w:szCs w:val="24"/>
        </w:rPr>
        <w:lastRenderedPageBreak/>
        <w:t>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Pr="004E1EAB" w:rsidRDefault="00562A37" w:rsidP="00407D90">
      <w:pPr>
        <w:jc w:val="center"/>
        <w:rPr>
          <w:rFonts w:eastAsia="Calibri"/>
          <w:b/>
          <w:szCs w:val="24"/>
        </w:rPr>
      </w:pPr>
      <w:r w:rsidRPr="004E1EAB">
        <w:rPr>
          <w:rFonts w:eastAsia="Calibri"/>
          <w:b/>
          <w:szCs w:val="24"/>
        </w:rPr>
        <w:t>BAIGIAMOSIOS NUOSTATOS</w:t>
      </w:r>
    </w:p>
    <w:p w:rsidR="00562A37" w:rsidRPr="004E1EAB" w:rsidRDefault="00562A37" w:rsidP="00B6442B">
      <w:pPr>
        <w:pStyle w:val="Sraopastraipa"/>
        <w:numPr>
          <w:ilvl w:val="0"/>
          <w:numId w:val="2"/>
        </w:numPr>
        <w:tabs>
          <w:tab w:val="left" w:pos="540"/>
          <w:tab w:val="left" w:pos="900"/>
        </w:tabs>
        <w:ind w:left="0" w:firstLine="720"/>
        <w:jc w:val="both"/>
        <w:rPr>
          <w:szCs w:val="24"/>
        </w:rPr>
      </w:pPr>
      <w:r w:rsidRPr="004E1EAB">
        <w:rPr>
          <w:szCs w:val="24"/>
        </w:rPr>
        <w:t>Šis Aprašas gali būti keičiamas, papildomos ir panaikinamas Savivaldybės tarybos sprendimu.</w:t>
      </w:r>
    </w:p>
    <w:p w:rsidR="00FF1E2D" w:rsidRDefault="00534E55" w:rsidP="00FF1E2D">
      <w:pPr>
        <w:pStyle w:val="Sraopastraipa"/>
        <w:numPr>
          <w:ilvl w:val="0"/>
          <w:numId w:val="2"/>
        </w:numPr>
        <w:tabs>
          <w:tab w:val="left" w:pos="540"/>
          <w:tab w:val="left" w:pos="900"/>
        </w:tabs>
        <w:ind w:left="0" w:firstLine="720"/>
        <w:jc w:val="both"/>
        <w:rPr>
          <w:rFonts w:eastAsia="Calibri"/>
          <w:szCs w:val="24"/>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Default="00926310" w:rsidP="00926310">
      <w:pPr>
        <w:tabs>
          <w:tab w:val="left" w:pos="540"/>
          <w:tab w:val="left" w:pos="900"/>
        </w:tabs>
        <w:jc w:val="both"/>
        <w:rPr>
          <w:rFonts w:eastAsia="Calibri"/>
          <w:szCs w:val="24"/>
        </w:rPr>
      </w:pPr>
    </w:p>
    <w:p w:rsidR="00926310" w:rsidRPr="00926310" w:rsidRDefault="00926310" w:rsidP="00926310">
      <w:pPr>
        <w:tabs>
          <w:tab w:val="left" w:pos="540"/>
          <w:tab w:val="left" w:pos="900"/>
        </w:tabs>
        <w:jc w:val="both"/>
        <w:rPr>
          <w:rFonts w:eastAsia="Calibri"/>
          <w:szCs w:val="24"/>
        </w:rPr>
        <w:sectPr w:rsidR="00926310" w:rsidRPr="00926310" w:rsidSect="000F518A">
          <w:pgSz w:w="11906" w:h="16838"/>
          <w:pgMar w:top="1134" w:right="567" w:bottom="851" w:left="1701" w:header="567" w:footer="567" w:gutter="0"/>
          <w:cols w:space="1296"/>
          <w:docGrid w:linePitch="360"/>
        </w:sectPr>
      </w:pPr>
    </w:p>
    <w:p w:rsidR="00926310" w:rsidRDefault="00926310" w:rsidP="00926310">
      <w:pPr>
        <w:rPr>
          <w:szCs w:val="24"/>
          <w:lang w:eastAsia="lt-LT"/>
        </w:rPr>
      </w:pPr>
    </w:p>
    <w:sectPr w:rsidR="00926310"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A1E" w:rsidRDefault="00AE3A1E" w:rsidP="001B1C35">
      <w:r>
        <w:separator/>
      </w:r>
    </w:p>
  </w:endnote>
  <w:endnote w:type="continuationSeparator" w:id="0">
    <w:p w:rsidR="00AE3A1E" w:rsidRDefault="00AE3A1E"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A1E" w:rsidRDefault="00AE3A1E" w:rsidP="001B1C35">
      <w:r>
        <w:separator/>
      </w:r>
    </w:p>
  </w:footnote>
  <w:footnote w:type="continuationSeparator" w:id="0">
    <w:p w:rsidR="00AE3A1E" w:rsidRDefault="00AE3A1E"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EFA"/>
    <w:rsid w:val="000A6353"/>
    <w:rsid w:val="000A7B6A"/>
    <w:rsid w:val="000B2807"/>
    <w:rsid w:val="000B31B9"/>
    <w:rsid w:val="000B7477"/>
    <w:rsid w:val="000C00D4"/>
    <w:rsid w:val="000C5611"/>
    <w:rsid w:val="000C7B22"/>
    <w:rsid w:val="000D1F01"/>
    <w:rsid w:val="000D57CD"/>
    <w:rsid w:val="000E3188"/>
    <w:rsid w:val="000E6768"/>
    <w:rsid w:val="000E6A57"/>
    <w:rsid w:val="000F1CF8"/>
    <w:rsid w:val="000F518A"/>
    <w:rsid w:val="000F5C78"/>
    <w:rsid w:val="00111893"/>
    <w:rsid w:val="001232CA"/>
    <w:rsid w:val="00126328"/>
    <w:rsid w:val="00126E52"/>
    <w:rsid w:val="001355ED"/>
    <w:rsid w:val="00141386"/>
    <w:rsid w:val="0015073F"/>
    <w:rsid w:val="001528DA"/>
    <w:rsid w:val="00152EB9"/>
    <w:rsid w:val="001563A1"/>
    <w:rsid w:val="00171AD2"/>
    <w:rsid w:val="0017660A"/>
    <w:rsid w:val="001814CA"/>
    <w:rsid w:val="0018313D"/>
    <w:rsid w:val="00190C8C"/>
    <w:rsid w:val="001960E8"/>
    <w:rsid w:val="001A0889"/>
    <w:rsid w:val="001A14CE"/>
    <w:rsid w:val="001A5098"/>
    <w:rsid w:val="001B077C"/>
    <w:rsid w:val="001B1C35"/>
    <w:rsid w:val="001B7AD9"/>
    <w:rsid w:val="001C12E2"/>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3238"/>
    <w:rsid w:val="00353618"/>
    <w:rsid w:val="00361F9D"/>
    <w:rsid w:val="00362769"/>
    <w:rsid w:val="00365D52"/>
    <w:rsid w:val="00370027"/>
    <w:rsid w:val="003729DC"/>
    <w:rsid w:val="00382C40"/>
    <w:rsid w:val="00383AA1"/>
    <w:rsid w:val="00386CFD"/>
    <w:rsid w:val="00390591"/>
    <w:rsid w:val="003917F2"/>
    <w:rsid w:val="00394364"/>
    <w:rsid w:val="003A27DB"/>
    <w:rsid w:val="003B136E"/>
    <w:rsid w:val="003C3639"/>
    <w:rsid w:val="003C51CF"/>
    <w:rsid w:val="003D45A4"/>
    <w:rsid w:val="003D6E2D"/>
    <w:rsid w:val="003E03E2"/>
    <w:rsid w:val="003E1AF5"/>
    <w:rsid w:val="003F28E1"/>
    <w:rsid w:val="003F38C6"/>
    <w:rsid w:val="003F51CD"/>
    <w:rsid w:val="004008BE"/>
    <w:rsid w:val="004016EC"/>
    <w:rsid w:val="00407D90"/>
    <w:rsid w:val="0042016A"/>
    <w:rsid w:val="00421112"/>
    <w:rsid w:val="00425D52"/>
    <w:rsid w:val="0042713A"/>
    <w:rsid w:val="00427D94"/>
    <w:rsid w:val="004303E5"/>
    <w:rsid w:val="00431FEF"/>
    <w:rsid w:val="004337DD"/>
    <w:rsid w:val="00434B07"/>
    <w:rsid w:val="004351E2"/>
    <w:rsid w:val="00440905"/>
    <w:rsid w:val="004418DC"/>
    <w:rsid w:val="0044359A"/>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1EAB"/>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03EE5"/>
    <w:rsid w:val="006177FF"/>
    <w:rsid w:val="00622D6D"/>
    <w:rsid w:val="006257F2"/>
    <w:rsid w:val="0062716D"/>
    <w:rsid w:val="006513AA"/>
    <w:rsid w:val="0065299C"/>
    <w:rsid w:val="006573CD"/>
    <w:rsid w:val="006627AA"/>
    <w:rsid w:val="00672160"/>
    <w:rsid w:val="00677B53"/>
    <w:rsid w:val="0068671D"/>
    <w:rsid w:val="00693972"/>
    <w:rsid w:val="006B4D38"/>
    <w:rsid w:val="006B5213"/>
    <w:rsid w:val="006C1F3E"/>
    <w:rsid w:val="006C2C6E"/>
    <w:rsid w:val="006C4E1A"/>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67A5"/>
    <w:rsid w:val="00780AE5"/>
    <w:rsid w:val="0078322F"/>
    <w:rsid w:val="00790B99"/>
    <w:rsid w:val="007926C7"/>
    <w:rsid w:val="007947E0"/>
    <w:rsid w:val="007A132B"/>
    <w:rsid w:val="007A25CA"/>
    <w:rsid w:val="007A6FA8"/>
    <w:rsid w:val="007B16C6"/>
    <w:rsid w:val="007C03BE"/>
    <w:rsid w:val="007C5489"/>
    <w:rsid w:val="007D138C"/>
    <w:rsid w:val="007E12DE"/>
    <w:rsid w:val="007E6BB6"/>
    <w:rsid w:val="007E6CBA"/>
    <w:rsid w:val="007E6DCF"/>
    <w:rsid w:val="007F09F4"/>
    <w:rsid w:val="007F1547"/>
    <w:rsid w:val="00806059"/>
    <w:rsid w:val="00807D34"/>
    <w:rsid w:val="00812E45"/>
    <w:rsid w:val="00812FBC"/>
    <w:rsid w:val="008141BE"/>
    <w:rsid w:val="00816B30"/>
    <w:rsid w:val="00820CCC"/>
    <w:rsid w:val="00820E5A"/>
    <w:rsid w:val="00821752"/>
    <w:rsid w:val="008438BA"/>
    <w:rsid w:val="00853E83"/>
    <w:rsid w:val="00854A1E"/>
    <w:rsid w:val="00861749"/>
    <w:rsid w:val="00861F98"/>
    <w:rsid w:val="008640AA"/>
    <w:rsid w:val="00864A4E"/>
    <w:rsid w:val="00865254"/>
    <w:rsid w:val="00874DDF"/>
    <w:rsid w:val="00877123"/>
    <w:rsid w:val="008817C9"/>
    <w:rsid w:val="008835A8"/>
    <w:rsid w:val="00887133"/>
    <w:rsid w:val="0089053D"/>
    <w:rsid w:val="008937CA"/>
    <w:rsid w:val="0089573B"/>
    <w:rsid w:val="0089680F"/>
    <w:rsid w:val="00897987"/>
    <w:rsid w:val="008A0B9C"/>
    <w:rsid w:val="008A2F54"/>
    <w:rsid w:val="008A43A1"/>
    <w:rsid w:val="008C0D3D"/>
    <w:rsid w:val="008D579A"/>
    <w:rsid w:val="008E312E"/>
    <w:rsid w:val="008F3FCF"/>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50C"/>
    <w:rsid w:val="009275C1"/>
    <w:rsid w:val="00933531"/>
    <w:rsid w:val="0093622D"/>
    <w:rsid w:val="009422EE"/>
    <w:rsid w:val="0094303E"/>
    <w:rsid w:val="0094517F"/>
    <w:rsid w:val="00955EEB"/>
    <w:rsid w:val="009638AE"/>
    <w:rsid w:val="00964A50"/>
    <w:rsid w:val="00972A47"/>
    <w:rsid w:val="009809D9"/>
    <w:rsid w:val="00984507"/>
    <w:rsid w:val="009854A2"/>
    <w:rsid w:val="00985F14"/>
    <w:rsid w:val="00990868"/>
    <w:rsid w:val="00993623"/>
    <w:rsid w:val="00997415"/>
    <w:rsid w:val="009A4A86"/>
    <w:rsid w:val="009A6D28"/>
    <w:rsid w:val="009B6675"/>
    <w:rsid w:val="009C1DAA"/>
    <w:rsid w:val="009C4156"/>
    <w:rsid w:val="009C62AB"/>
    <w:rsid w:val="009D78B7"/>
    <w:rsid w:val="009E0B52"/>
    <w:rsid w:val="009E147D"/>
    <w:rsid w:val="009E6876"/>
    <w:rsid w:val="009F0727"/>
    <w:rsid w:val="009F23BA"/>
    <w:rsid w:val="009F5E18"/>
    <w:rsid w:val="00A028FF"/>
    <w:rsid w:val="00A10318"/>
    <w:rsid w:val="00A144DF"/>
    <w:rsid w:val="00A15586"/>
    <w:rsid w:val="00A17CFA"/>
    <w:rsid w:val="00A26FEA"/>
    <w:rsid w:val="00A30955"/>
    <w:rsid w:val="00A40339"/>
    <w:rsid w:val="00A40BFC"/>
    <w:rsid w:val="00A432AD"/>
    <w:rsid w:val="00A459D6"/>
    <w:rsid w:val="00A476D3"/>
    <w:rsid w:val="00A56314"/>
    <w:rsid w:val="00A60DF5"/>
    <w:rsid w:val="00A94A86"/>
    <w:rsid w:val="00AA294D"/>
    <w:rsid w:val="00AA4CB7"/>
    <w:rsid w:val="00AB3287"/>
    <w:rsid w:val="00AC1AA7"/>
    <w:rsid w:val="00AC5942"/>
    <w:rsid w:val="00AC77AA"/>
    <w:rsid w:val="00AC7B82"/>
    <w:rsid w:val="00AE048F"/>
    <w:rsid w:val="00AE3A1E"/>
    <w:rsid w:val="00AE52BE"/>
    <w:rsid w:val="00AE5F0B"/>
    <w:rsid w:val="00AE5FF2"/>
    <w:rsid w:val="00AF5361"/>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40D4A"/>
    <w:rsid w:val="00C42524"/>
    <w:rsid w:val="00C425D9"/>
    <w:rsid w:val="00C45C6D"/>
    <w:rsid w:val="00C47EB2"/>
    <w:rsid w:val="00C5188C"/>
    <w:rsid w:val="00C56B41"/>
    <w:rsid w:val="00C6010E"/>
    <w:rsid w:val="00C60B9D"/>
    <w:rsid w:val="00C60CF2"/>
    <w:rsid w:val="00C74B48"/>
    <w:rsid w:val="00C76848"/>
    <w:rsid w:val="00C84168"/>
    <w:rsid w:val="00C86D85"/>
    <w:rsid w:val="00CA07F4"/>
    <w:rsid w:val="00CA4CB3"/>
    <w:rsid w:val="00CB6ACA"/>
    <w:rsid w:val="00CC05EA"/>
    <w:rsid w:val="00CD1704"/>
    <w:rsid w:val="00CD4880"/>
    <w:rsid w:val="00CD4BD8"/>
    <w:rsid w:val="00CE537A"/>
    <w:rsid w:val="00CF0076"/>
    <w:rsid w:val="00CF467B"/>
    <w:rsid w:val="00D00127"/>
    <w:rsid w:val="00D0092D"/>
    <w:rsid w:val="00D076F1"/>
    <w:rsid w:val="00D07C0F"/>
    <w:rsid w:val="00D1009A"/>
    <w:rsid w:val="00D27727"/>
    <w:rsid w:val="00D27F44"/>
    <w:rsid w:val="00D360EE"/>
    <w:rsid w:val="00D36D67"/>
    <w:rsid w:val="00D40387"/>
    <w:rsid w:val="00D507AF"/>
    <w:rsid w:val="00D517A8"/>
    <w:rsid w:val="00D54840"/>
    <w:rsid w:val="00D71C6D"/>
    <w:rsid w:val="00D82F2B"/>
    <w:rsid w:val="00D86C5A"/>
    <w:rsid w:val="00D90B96"/>
    <w:rsid w:val="00D95288"/>
    <w:rsid w:val="00DB5023"/>
    <w:rsid w:val="00DB594E"/>
    <w:rsid w:val="00DC0097"/>
    <w:rsid w:val="00DC6CE2"/>
    <w:rsid w:val="00DD1055"/>
    <w:rsid w:val="00DD7BA1"/>
    <w:rsid w:val="00DE7287"/>
    <w:rsid w:val="00DF19DA"/>
    <w:rsid w:val="00DF2F9C"/>
    <w:rsid w:val="00DF5192"/>
    <w:rsid w:val="00E01E35"/>
    <w:rsid w:val="00E0462B"/>
    <w:rsid w:val="00E120AB"/>
    <w:rsid w:val="00E144ED"/>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5B5F"/>
    <w:rsid w:val="00E7640E"/>
    <w:rsid w:val="00E76A55"/>
    <w:rsid w:val="00E81288"/>
    <w:rsid w:val="00E84098"/>
    <w:rsid w:val="00E842BF"/>
    <w:rsid w:val="00E85C6D"/>
    <w:rsid w:val="00E901C0"/>
    <w:rsid w:val="00E95571"/>
    <w:rsid w:val="00EB38DA"/>
    <w:rsid w:val="00EB4407"/>
    <w:rsid w:val="00EC5697"/>
    <w:rsid w:val="00ED1B4D"/>
    <w:rsid w:val="00ED3568"/>
    <w:rsid w:val="00ED403B"/>
    <w:rsid w:val="00ED565F"/>
    <w:rsid w:val="00EE0942"/>
    <w:rsid w:val="00EE7B86"/>
    <w:rsid w:val="00EF2DD6"/>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55B9"/>
    <w:rsid w:val="00FC1A57"/>
    <w:rsid w:val="00FC408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95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C571C-670D-45BB-82D7-A030BAFD5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7</Pages>
  <Words>12010</Words>
  <Characters>6846</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Irma Kvizikevičienė</cp:lastModifiedBy>
  <cp:revision>55</cp:revision>
  <dcterms:created xsi:type="dcterms:W3CDTF">2022-12-09T06:42:00Z</dcterms:created>
  <dcterms:modified xsi:type="dcterms:W3CDTF">2023-05-04T07:00:00Z</dcterms:modified>
</cp:coreProperties>
</file>